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54A" w:rsidRPr="00E9354A" w:rsidRDefault="00E9354A" w:rsidP="00E9354A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E9354A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Виновен — отвечай 7 класс</w:t>
      </w:r>
    </w:p>
    <w:p w:rsidR="00E9354A" w:rsidRPr="00E9354A" w:rsidRDefault="00E9354A" w:rsidP="00E9354A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E9354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Виновен — отвечай для учащихся 7 класса с ответами. Те</w:t>
      </w:r>
      <w:proofErr w:type="gramStart"/>
      <w:r w:rsidRPr="00E9354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E9354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E9354A" w:rsidRPr="00E9354A" w:rsidRDefault="00E9354A" w:rsidP="00E9354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E9354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Гражданина, который уверенно пользуется своими правами и добросовестно выполняет свои обязанности, можно на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звать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законопослушным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трудолюбивым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честным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справедливым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из названных признаков не характеризует противозаконное поведение?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общественная опасность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причинение вреда гражданину или обществу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деятельность под контролем государства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законодательное закрепление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Формой соучастия в совершении преступления является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кража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грабёж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хулиганство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подстрекательство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лишним среди </w:t>
        </w:r>
        <w:proofErr w:type="gramStart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замечание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лишение права управлять транспорт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ным средством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запрет занимать определённые долж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ности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преступление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исправительно-трудовые работы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Определите, к какому виду относятся названные правона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рушения: к каждому элементу первого столбца подберите соответствующий элемент из второго столбца.</w:t>
        </w:r>
      </w:ins>
    </w:p>
    <w:p w:rsidR="00E9354A" w:rsidRPr="00E9354A" w:rsidRDefault="00E9354A" w:rsidP="00E9354A">
      <w:pPr>
        <w:shd w:val="clear" w:color="auto" w:fill="FFFFFF"/>
        <w:spacing w:after="390" w:line="315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1" w:author="Unknown">
        <w:r w:rsidRPr="00E9354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lastRenderedPageBreak/>
          <w:t>Примеры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мелкое хулиганство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прогул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грабёж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побои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безбилетный проезд в автотранспорте</w:t>
        </w:r>
      </w:ins>
    </w:p>
    <w:p w:rsidR="00E9354A" w:rsidRPr="00E9354A" w:rsidRDefault="00E9354A" w:rsidP="00E9354A">
      <w:pPr>
        <w:shd w:val="clear" w:color="auto" w:fill="FFFFFF"/>
        <w:spacing w:after="390" w:line="315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5" w:author="Unknown">
        <w:r w:rsidRPr="00E9354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 правонарушения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проступок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преступление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 какого возраста установлена ответственность за особо тяжкие преступления?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13 лет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14 лет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16 лет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 лет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Незнание закона не освобождает от ответственности.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Замечание, выговор и увольнение относятся к наказани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ям за нарушение уголовного законодательства.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Несовершеннолетние граждане, совершившие преступ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ление, могут быть направлены в специальное </w:t>
        </w:r>
        <w:proofErr w:type="spellStart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воспита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тельно-трудовое</w:t>
        </w:r>
        <w:proofErr w:type="spellEnd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учреждение закрытого типа.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Штраф как наказание за правонарушение может быть назначен только работающему несовершеннолетнему.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3082290" cy="739775"/>
            <wp:effectExtent l="0" t="0" r="3810" b="3175"/>
            <wp:docPr id="6" name="Рисунок 6" descr="Тест по обществознанию Виновен - отвечай 1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Виновен - отвечай 1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29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6"/>
        <w:gridCol w:w="6286"/>
        <w:gridCol w:w="8359"/>
        <w:gridCol w:w="8374"/>
      </w:tblGrid>
      <w:tr w:rsidR="00E9354A" w:rsidRPr="00E9354A" w:rsidTr="00E9354A">
        <w:trPr>
          <w:trHeight w:val="861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9354A" w:rsidRPr="00E9354A" w:rsidRDefault="00E9354A" w:rsidP="00E935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drawing>
                <wp:inline distT="0" distB="0" distL="0" distR="0">
                  <wp:extent cx="1715770" cy="2096135"/>
                  <wp:effectExtent l="0" t="0" r="0" b="0"/>
                  <wp:docPr id="5" name="Рисунок 5" descr="https://avatars.mds.yandex.net/get-direct/230681/ahSQYuzlYosbz8ou3gv8QA/x180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direct/230681/ahSQYuzlYosbz8ou3gv8QA/x180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770" cy="2096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" w:tgtFrame="_blank" w:history="1">
              <w:proofErr w:type="gram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ege2.ru</w:t>
              </w:r>
            </w:hyperlink>
            <w:hyperlink r:id="rId9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ege2.ru</w:t>
              </w:r>
            </w:hyperlink>
            <w:hyperlink r:id="rId10" w:tgtFrame="_blank" w:history="1">
              <w:r w:rsidRPr="00E9354A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Подготовка</w:t>
              </w:r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к </w:t>
              </w:r>
              <w:r w:rsidRPr="00E9354A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ЕГЭ</w:t>
              </w:r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 физике!</w:t>
              </w:r>
              <w:proofErr w:type="gram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11" w:tgtFrame="_blank" w:history="1">
              <w:r w:rsidRPr="00E9354A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Подготовка</w:t>
              </w:r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к </w:t>
              </w:r>
              <w:r w:rsidRPr="00E9354A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ЕГЭ</w:t>
              </w:r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 физике! 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 пройди независимую проверку знаний у тренера победителей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Всеросса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 «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Физтеха»!</w:t>
            </w:r>
            <w:hyperlink r:id="rId12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Опыт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преподавания 15 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лет</w:t>
              </w:r>
            </w:hyperlink>
            <w:hyperlink r:id="rId13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ЕГЭ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в 2017 году от 96 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баллов</w:t>
              </w:r>
            </w:hyperlink>
            <w:hyperlink r:id="rId14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нас</w:t>
              </w:r>
            </w:hyperlink>
            <w:hyperlink r:id="rId15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Контакты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E9354A" w:rsidRPr="00E9354A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354A" w:rsidRPr="00E9354A" w:rsidRDefault="00E9354A" w:rsidP="00E9354A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E9354A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E9354A" w:rsidRPr="00E9354A" w:rsidRDefault="00E9354A" w:rsidP="00E935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354A" w:rsidRPr="00E9354A" w:rsidRDefault="00E9354A" w:rsidP="00E935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4284345" cy="3215640"/>
                  <wp:effectExtent l="0" t="0" r="1905" b="3810"/>
                  <wp:docPr id="4" name="Рисунок 4" descr="https://avatars.mds.yandex.net/get-direct/210697/hTsumdQnWmXTJlsAloaKww/x450">
                    <a:hlinkClick xmlns:a="http://schemas.openxmlformats.org/drawingml/2006/main" r:id="rId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get-direct/210697/hTsumdQnWmXTJlsAloaKww/x450">
                            <a:hlinkClick r:id="rId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4345" cy="321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" w:tgtFrame="_blank" w:history="1">
              <w:proofErr w:type="gram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potterman.ru/Гарри-Поттер-Росмэн</w:t>
              </w:r>
            </w:hyperlink>
            <w:hyperlink r:id="rId19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potterman.ru/Гарри-Поттер-Росмэн</w:t>
              </w:r>
            </w:hyperlink>
            <w:hyperlink r:id="rId20" w:tgtFrame="_blank" w:history="1">
              <w:r w:rsidRPr="00E9354A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Фантастические Твари</w:t>
              </w:r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— Скидка 40%!!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18</w:t>
            </w:r>
            <w:proofErr w:type="gram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+</w:t>
            </w:r>
            <w:hyperlink r:id="rId21" w:tgtFrame="_blank" w:history="1">
              <w:r w:rsidRPr="00E9354A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Фантастические Твари</w:t>
              </w:r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— Скидка 40%!!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18+Новая </w:t>
            </w:r>
            <w:r w:rsidRPr="00E9354A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книга</w:t>
            </w:r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о мире Гарри Поттера!! Порадуйте себя и Своих любимых!!</w:t>
            </w:r>
            <w:hyperlink r:id="rId22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Каталог 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книг</w:t>
              </w:r>
            </w:hyperlink>
            <w:hyperlink r:id="rId23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Наши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преимущества</w:t>
              </w:r>
            </w:hyperlink>
            <w:hyperlink r:id="rId24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Вконтакте</w:t>
              </w:r>
            </w:hyperlink>
            <w:hyperlink r:id="rId25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Instagram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E9354A" w:rsidRPr="00E9354A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354A" w:rsidRPr="00E9354A" w:rsidRDefault="00E9354A" w:rsidP="00E9354A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E9354A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E9354A" w:rsidRPr="00E9354A" w:rsidRDefault="00E9354A" w:rsidP="00E935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354A" w:rsidRPr="00E9354A" w:rsidRDefault="00E9354A" w:rsidP="00E935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5712460" cy="3205480"/>
                  <wp:effectExtent l="0" t="0" r="2540" b="0"/>
                  <wp:docPr id="3" name="Рисунок 3" descr="https://avatars.mds.yandex.net/get-direct/204543/P4IUriWR3s1zx1vwBKhsDg/wx600">
                    <a:hlinkClick xmlns:a="http://schemas.openxmlformats.org/drawingml/2006/main" r:id="rId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direct/204543/P4IUriWR3s1zx1vwBKhsDg/wx600">
                            <a:hlinkClick r:id="rId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2460" cy="320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" w:tgtFrame="_blank" w:history="1">
              <w:proofErr w:type="gram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medicina.madpo.ru/обучение-в-МАДПО</w:t>
              </w:r>
            </w:hyperlink>
            <w:hyperlink r:id="rId29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medicina.madpo.ru/обучение-в-МАДПО</w:t>
              </w:r>
            </w:hyperlink>
            <w:hyperlink r:id="rId30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Дистанционное обучение медиков</w:t>
              </w:r>
              <w:proofErr w:type="gramEnd"/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31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Дистанционное обучение медиков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 Курсы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по</w:t>
            </w:r>
            <w:r w:rsidRPr="00E9354A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организации</w:t>
            </w:r>
            <w:proofErr w:type="spellEnd"/>
            <w:r w:rsidRPr="00E9354A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 xml:space="preserve"> здравоохранения</w:t>
            </w:r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. Выдаем диплом и сертификат.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Звоните!</w:t>
            </w:r>
            <w:hyperlink r:id="rId32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Главная</w:t>
              </w:r>
            </w:hyperlink>
            <w:hyperlink r:id="rId33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Программы</w:t>
              </w:r>
            </w:hyperlink>
            <w:hyperlink r:id="rId34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Наши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лицензии</w:t>
              </w:r>
            </w:hyperlink>
            <w:hyperlink r:id="rId35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Оставить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заявку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E9354A" w:rsidRPr="00E9354A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354A" w:rsidRPr="00E9354A" w:rsidRDefault="00E9354A" w:rsidP="00E9354A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E9354A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E9354A" w:rsidRPr="00E9354A" w:rsidRDefault="00E9354A" w:rsidP="00E935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354A" w:rsidRPr="00E9354A" w:rsidRDefault="00E9354A" w:rsidP="00E935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5712460" cy="3205480"/>
                  <wp:effectExtent l="0" t="0" r="2540" b="0"/>
                  <wp:docPr id="2" name="Рисунок 2" descr="https://avatars.mds.yandex.net/get-direct/232238/IVn1dcJkZYox-yftVc2TUg/wx600">
                    <a:hlinkClick xmlns:a="http://schemas.openxmlformats.org/drawingml/2006/main" r:id="rId3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get-direct/232238/IVn1dcJkZYox-yftVc2TUg/wx600">
                            <a:hlinkClick r:id="rId3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2460" cy="3205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" w:tgtFrame="_blank" w:history="1">
              <w:proofErr w:type="gram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school-examen.ru/Школа-экзаменов</w:t>
              </w:r>
            </w:hyperlink>
            <w:hyperlink r:id="rId39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school-examen.ru/Школа-экзаменов</w:t>
              </w:r>
            </w:hyperlink>
            <w:hyperlink r:id="rId40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Онлайн курсы по</w:t>
              </w:r>
              <w:proofErr w:type="gram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подготовке к </w:t>
              </w:r>
              <w:r w:rsidRPr="00E9354A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ЕГЭ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41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Онлайн курсы по подготовке к </w:t>
              </w:r>
              <w:r w:rsidRPr="00E9354A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ЕГЭ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Онлайн </w:t>
            </w:r>
            <w:proofErr w:type="spellStart"/>
            <w:r w:rsidRPr="00E9354A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подготовка</w:t>
            </w:r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r w:rsidRPr="00E9354A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ЕГЭ</w:t>
            </w:r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! Интенсивный курс! Обязательные домашние задания!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Заходите!</w:t>
            </w:r>
            <w:hyperlink r:id="rId42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Постоянный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доступ к 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урокам</w:t>
              </w:r>
            </w:hyperlink>
            <w:hyperlink r:id="rId43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Все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предметы</w:t>
              </w:r>
            </w:hyperlink>
            <w:hyperlink r:id="rId44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Полный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курс</w:t>
              </w:r>
            </w:hyperlink>
            <w:hyperlink r:id="rId45" w:tgtFrame="_blank" w:history="1"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Обратная</w:t>
              </w:r>
              <w:proofErr w:type="spellEnd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E9354A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связь</w:t>
              </w:r>
            </w:hyperlink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E9354A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3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00"/>
            </w:tblGrid>
            <w:tr w:rsidR="00E9354A" w:rsidRPr="00E9354A">
              <w:trPr>
                <w:trHeight w:val="330"/>
                <w:tblCellSpacing w:w="15" w:type="dxa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354A" w:rsidRPr="00E9354A" w:rsidRDefault="00E9354A" w:rsidP="00E9354A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E9354A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E9354A" w:rsidRPr="00E9354A" w:rsidRDefault="00E9354A" w:rsidP="00E935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</w:tr>
    </w:tbl>
    <w:p w:rsidR="00E9354A" w:rsidRPr="00E9354A" w:rsidRDefault="00E9354A" w:rsidP="00E9354A">
      <w:pPr>
        <w:shd w:val="clear" w:color="auto" w:fill="FFFFFF"/>
        <w:spacing w:line="300" w:lineRule="atLeast"/>
        <w:jc w:val="center"/>
        <w:textAlignment w:val="baseline"/>
        <w:rPr>
          <w:ins w:id="39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0" w:author="Unknown">
        <w:r w:rsidRPr="00E9354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E9354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E9354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E9354A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E9354A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E9354A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E9354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E9354A" w:rsidRPr="00E9354A" w:rsidRDefault="00E9354A" w:rsidP="00E9354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1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2" w:author="Unknown">
        <w:r w:rsidRPr="00E9354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юридический термин, который означает противо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законное поведение.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неправильное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негуманное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противоправное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безответственное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названного не содержится в уголовном законодательстве?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запрещение действий правонарушителя законом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незнание закона не освобождает от ответственности за его нарушение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наказание зависит от степени вреда, причинённого лич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ности или обществу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замечание, выговор, увольнение — это виды наказаний за правонарушение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 названного </w:t>
        </w:r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 к соучастию в преступлении или к формам соучастия в преступлении?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преступная деятельность двух и более лиц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деятельность организатора преступления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вымогательство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подстрекательство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лишним среди </w:t>
        </w:r>
        <w:proofErr w:type="gramStart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ущерб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ограничение свободы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штраф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выговор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увольнение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Определите, к какому виду относятся названные правона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рушения: к каждому элементу первого столбца подберите соответствующий элемент из второго столбца.</w:t>
        </w:r>
      </w:ins>
    </w:p>
    <w:p w:rsidR="00E9354A" w:rsidRPr="00E9354A" w:rsidRDefault="00E9354A" w:rsidP="00E9354A">
      <w:pPr>
        <w:shd w:val="clear" w:color="auto" w:fill="FFFFFF"/>
        <w:spacing w:after="390" w:line="315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2" w:author="Unknown">
        <w:r w:rsidRPr="00E9354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хулиганство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опоздание на работу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терроризм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убийство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мелкое хищение</w:t>
        </w:r>
      </w:ins>
    </w:p>
    <w:p w:rsidR="00E9354A" w:rsidRPr="00E9354A" w:rsidRDefault="00E9354A" w:rsidP="00E9354A">
      <w:pPr>
        <w:shd w:val="clear" w:color="auto" w:fill="FFFFFF"/>
        <w:spacing w:after="390" w:line="315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6" w:author="Unknown">
        <w:r w:rsidRPr="00E9354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 правонарушения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проступок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преступление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наказание </w:t>
        </w:r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предусмотрено для несовершеннолет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них Уголовным кодексом РФ?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штраф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обязательные и исправительные работы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лишение свободы на срок более 10 лет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лишение права заниматься определённой деятельностью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7.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6" w:author="Unknown"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Уголовное законодательство устанавливает ответствен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ность за все виды правонарушений с 16 лет.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Ответственность за правонарушение учитывает общест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венную опасность и вред, который оно причинило.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Требование возместить вред чужому имуществу содер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жит Трудовой кодекс.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Трудовое законодательство предусматривает такое нака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зание, как штраф.</w:t>
        </w:r>
      </w:ins>
    </w:p>
    <w:p w:rsidR="00E9354A" w:rsidRPr="00E9354A" w:rsidRDefault="00E9354A" w:rsidP="00E9354A">
      <w:pPr>
        <w:shd w:val="clear" w:color="auto" w:fill="FFFFFF"/>
        <w:spacing w:after="0" w:line="300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E935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E9354A" w:rsidRPr="00E9354A" w:rsidRDefault="00E9354A" w:rsidP="00E9354A">
      <w:pPr>
        <w:shd w:val="clear" w:color="auto" w:fill="FFFFFF"/>
        <w:spacing w:after="39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3133725" cy="842645"/>
            <wp:effectExtent l="0" t="0" r="9525" b="0"/>
            <wp:docPr id="1" name="Рисунок 1" descr="Тест по обществознанию Виновен - отвечай 2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ест по обществознанию Виновен - отвечай 2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54A" w:rsidRPr="00E9354A" w:rsidRDefault="00E9354A" w:rsidP="00E9354A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E9354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Виновен — отвечай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9354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5-11221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7-13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преступление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9354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5-211221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7-12</w:t>
        </w:r>
        <w:r w:rsidRPr="00E935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проступок</w:t>
        </w:r>
      </w:ins>
    </w:p>
    <w:p w:rsidR="00596A49" w:rsidRDefault="00596A49">
      <w:bookmarkStart w:id="82" w:name="_GoBack"/>
      <w:bookmarkEnd w:id="82"/>
    </w:p>
    <w:sectPr w:rsidR="00596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F8"/>
    <w:rsid w:val="003778F8"/>
    <w:rsid w:val="00596A49"/>
    <w:rsid w:val="00E9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35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935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5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35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E93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93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354A"/>
    <w:rPr>
      <w:b/>
      <w:bCs/>
    </w:rPr>
  </w:style>
  <w:style w:type="character" w:customStyle="1" w:styleId="apple-converted-space">
    <w:name w:val="apple-converted-space"/>
    <w:basedOn w:val="a0"/>
    <w:rsid w:val="00E9354A"/>
  </w:style>
  <w:style w:type="character" w:styleId="a5">
    <w:name w:val="Hyperlink"/>
    <w:basedOn w:val="a0"/>
    <w:uiPriority w:val="99"/>
    <w:semiHidden/>
    <w:unhideWhenUsed/>
    <w:rsid w:val="00E9354A"/>
    <w:rPr>
      <w:color w:val="0000FF"/>
      <w:u w:val="single"/>
    </w:rPr>
  </w:style>
  <w:style w:type="paragraph" w:customStyle="1" w:styleId="sertxt">
    <w:name w:val="sertxt"/>
    <w:basedOn w:val="a"/>
    <w:rsid w:val="00E93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3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5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35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935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5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35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E93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93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354A"/>
    <w:rPr>
      <w:b/>
      <w:bCs/>
    </w:rPr>
  </w:style>
  <w:style w:type="character" w:customStyle="1" w:styleId="apple-converted-space">
    <w:name w:val="apple-converted-space"/>
    <w:basedOn w:val="a0"/>
    <w:rsid w:val="00E9354A"/>
  </w:style>
  <w:style w:type="character" w:styleId="a5">
    <w:name w:val="Hyperlink"/>
    <w:basedOn w:val="a0"/>
    <w:uiPriority w:val="99"/>
    <w:semiHidden/>
    <w:unhideWhenUsed/>
    <w:rsid w:val="00E9354A"/>
    <w:rPr>
      <w:color w:val="0000FF"/>
      <w:u w:val="single"/>
    </w:rPr>
  </w:style>
  <w:style w:type="paragraph" w:customStyle="1" w:styleId="sertxt">
    <w:name w:val="sertxt"/>
    <w:basedOn w:val="a"/>
    <w:rsid w:val="00E93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3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5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3482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44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2072532576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M7j3osM9pH8502q2CRa2PLm00000EDYd7a02I09Wl0Xe1728mj_W1O01r-th1uW1dwZ1xZgG0UJTuAWoc06Yl8cxDA01rjtWg3Ae0V2xYRiqk06OxzB46y010jW1nD2p5-01hDkT5-W1MlW1eixUlW680WQW0jIHrGQv0iikeZzT14jAy0Aed8gV2VW2We20W83qPO03v_Nio0M80xNKslGBc0EdmGQe0mom0mIu1Fy1w0IJ0lW4vwWhY0Ndg2kG1UETGA05qPiDg0NPWGkm1Tc12xW5fAeGm0NhWJ381S2Q3D05hle4u0K-y0K1c0R0mk_q1A06EAW6ECa6Hfnkq-MVjrVH1aOmf4hcdxTNsGO0002mbW000Aa7ANUCBRD_xmUm1u20a0pG1mBW1uOA-0S2W0W2q0YwYe21m9200k08wiYg0u0A0S4A00000000y3_O2WBW2e29UlWAWBKOY0iCgWiGH6ZWTYbt002WGSzCr8450C0BWAC5o0k0r9C1sGifTumjit_l1-WBvwWhy0i6Y0oYpjw-0UWC6vWDYwEO0k0D0eaE00000000y3-G3i24FPWEnhYwcztyvzjNe0x0X3sm3W6X3m0000000F0_g0-fxh73cFRVzmVP3zsghhcDP_K_u0y1W13KZRyJa13Rev_ykipDYtcQ40aH00000000y3_840JG4AAChr_u40E04GE84G6G4GEX4G0000000F0_g170X3sm4G40?test-tag=448188523743233&amp;stat-id=6&amp;" TargetMode="External"/><Relationship Id="rId13" Type="http://schemas.openxmlformats.org/officeDocument/2006/relationships/hyperlink" Target="https://an.yandex.ru/count/M7j3oyh3xuW502q2CRa2PLm00000EDYd7a02I09Wl0Xe1728mj_W1O01r-th1uW1dwZ1xZgG0UJTuAWoc06Yl8cxDA01rjtWg3Ae0V2xYRiqk06OxzB46y014DW1nD2p5-01hDkT5-W1MlW1eixUlW680WQW0jIHrGQv0iikeZzT14jAy0Aed8gV2VW2We20W83qPO03v_Nio0M80xNKslGBc0EdmGQe0mom0mIu1Fy1w0IJ0lW4vwWhY0Ndg2kG1UETGA05qPiDg0NPWGkm1Tc12xW5fAeGm0NhWJ381S2Q3D05hle4u0K-y0K1c0R0mk_q1A06EAW6ECa6Hfnkq-MVjrVH1aOmf4hcdxTNsGO0002mbW000Aa7ANUCBRD_xmUm1u20a0pG1mBW1uOA-0S2W0W2q0YwYe21m9200k08wiYg0u0A0S4A00000000y3_O2WBW2e29UlWAWBKOY0iCgWiGH6ZWTYbt002WGSzCr8450C0BWAC5o0k0r9C1sGifTumjit_l1-WBvwWhy0i6Y0oYpjw-0UWC6vWDYwEO0k0D0eaE00000000y3-G3i24FPWEnhYwcztyvzjNe0x0X3sm3W6X3m0000000F0_g0-fxh73cFRVzmVP3zsghhcDP_K_u0y1W13KZRyJa13Rev_ykipDYtcQ40aH00000000y3_840JG4AAChr_u40E04GE84G6G4GEX4G0000000F0_g170X3sm4G40?test-tag=448188523743233&amp;stat-id=6&amp;" TargetMode="External"/><Relationship Id="rId18" Type="http://schemas.openxmlformats.org/officeDocument/2006/relationships/hyperlink" Target="https://an.yandex.ru/count/M7j3otlcHia501S2CRa2PLm00000EDYd7a02I09Wl0Xe172EpUc02801d_6Y_GM80Sotb_qfa07AuAki9PW1gkgmjoIW0OwwZgmbg07svh2t9BW1hD6RdHR00GBO0PwksH3W0RI4YGZe0Nxu0U35thu1Y086e0B0ojiLkGBBBg8_NGHBIl02g9oAdmdu0eA0W820z6MW0mIe0mom0mIu1Fy1w0Jx0lW4kCqXY0MupI6G1Q-u9Q05fw0Ag0NBnGYm1Sl52BW5iy89m0MhcXF81O3n1D05Zkm3u0LOy0K1c0RerhG7e0Oug0OuoGP6d6xJvP-tLz46HZ2aIkQVjrVP1W000B2M0000gGSfTumjit_l1x07W82G3D070jW71k07XWhu1mA020BG2BgAW860a802u0YWvUqAW0e1mGe00000003mFzWA0k0AW8bw-0g0jHY82mog2n14QE1sANS00A11pqpKWGK0m0k0emN82u3Kam7P2obtZ2spV-y7w0kupI7m2mQ83E35thu1w0mRc0sBevW2u0q2YGu00000002mFf0Em8Gzc0x6kBgRtVpdsrUW3i24FR0E0Q4F00000000y3-e3wdkiSEOzj_t1zaFaGG3DU8m_p_W3m604EAhpmwG4DkZd_owpCsBUPeG2H400000003mF_WG0u0H0uWH0P0H0w4H00000000y3-e4S24FR0H0G00?test-tag=448188523743233&amp;stat-id=6&amp;" TargetMode="External"/><Relationship Id="rId26" Type="http://schemas.openxmlformats.org/officeDocument/2006/relationships/hyperlink" Target="https://an.yandex.ru/count/M7j3oqf5r_4501q2CRa2PLm00000EDYd7a02I09Wl0Xe172arUFW2O01z8Qm8uW1wzgskpAG0TpHlO4kc06QijBDAw01sj6zWIwe0OQoqiqhk06if-cC6S010jW1diNz4-01re_Z4kW1cW7u0V2othu1Y086e0B4ZUmMkGBBBg8_NGHBIl02g9oAdmdu0eA0W820z6MW0mQe0mom0mIm106u1FW1w0JY0VW4rgybY0NMhoMG1SJtBQ05jhCBg0MOm0cm1PZ02RW5vjOBm0MmWIJ81V2J2T05fAC4u0LOy0K1c0R0_i5he0Oug0OuoGP6d6xJvP-tLz46HZ2aIkQVjrVP1W000B2M0000gGSfTumjit_l1x07W82G3D070jW71k07XWhu1mA020BG2BgAW870a802u0ZYXhOBW0e1mGe00000003mFzWA0k0AW8bw-0g0jHY82mog2n14QE1sANS00A11pqpKWGK0m0k0emN82u3Kam7P2obtZ2spV-y7w0lMhoNm2mQ83F2othu1w0mRc0sBevW2u0q2YGu00000001mFP0Em8Gzc0x6kBgRtVpdsrUW3g3tDh0E0Q4F00000000y3-e3wdkiSEOzj_t1zaFLD3Smh9ez3_W3m604Bg-zX2G4DkZd_owpCsBUPeG2H400000003mFyWG1FWG0u0H0uWH0P0H0w4H00000000y3-e4S24FR0H0G00?test-tag=448189597485057&amp;stat-id=6&amp;" TargetMode="External"/><Relationship Id="rId39" Type="http://schemas.openxmlformats.org/officeDocument/2006/relationships/hyperlink" Target="https://an.yandex.ru/count/M7j3on0f9qC502y2CRa2PLm00000EDYd7a02I09Wl0Xe172Mj-MW1u01vU33ykhzx9XnY07kwegwEf01aApMepAO0U2rzOCqe068hDQZCgW1cBNrWpIu0Qp9-RKRm042s06CvQuNu07gcviNw05o-07wfjw-0OW21g02sCUi5xa2oowYFrq4Iqhm0gYSYfy9-0A2W820WFHbW0EDWeIx3eW3ZzEJaG6O0w7A1g032AW33B031BW4_m7e19i2-0JBg1s81Ske7P05eumUe0Nk-0Ye1OQw1x05Xhe7k0MoqmV01QkQ4yW5WF44q0MfhGFW1Jxm1G6O1gxctBe2e0Oug0OuoGP6d6xJvP-tLz46HZ2aIkQVjrVP1W000B2M0000gGSfTumjit_l1x07W82G3D070k07XWhu1mA020BG2BgAW870a802u0ZiezOBW0e1mGe00000003mFzWA0k0AW8bw-0g0jHY82mog2n14QE1sANS00A11pqpKWGK0m0k0emN82u3Kam7P2obtZ2spV-y7w0lBg1tm2mQ83Fgcthu1w0mRc0sBevW2u0q2YGu00000000mF90Em8Gzc0x6kBgRtVpdsrUW3iRH0h0E0Q4F00000000y3-e3wdkiSEOzj_t1zaFnz6wUeiI-J_W3m604A7IhXEG4DkZd_owpCsBUPeG2H400000003mFyWG1FWG0u0H0uWH0P0H0w4H00000000y3-e4S24FR0H0G00?test-tag=448188523743233&amp;stat-id=6&amp;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n.yandex.ru/count/M7j3otlcHia501S2CRa2PLm00000EDYd7a02I09Wl0Xe172EpUc02801d_6Y_GM80Sotb_qfa07AuAki9PW1gkgmjoIW0OwwZgmbg07svh2t9BW1hD6RdHR00GBO0PwksH3W0RI4YGZe0Nxu0U35thu1Y086e0B0ojiLkGBBBg8_NGHBIl02g9oAdmdu0eA0W820z6MW0mIe0mom0mIu1Fy1w0Jx0lW4kCqXY0MupI6G1Q-u9Q05fw0Ag0NBnGYm1Sl52BW5iy89m0MhcXF81O3n1D05Zkm3u0LOy0K1c0RerhG7e0Oug0OuoGP6d6xJvP-tLz46HZ2aIkQVjrVP1W000B2M0000gGSfTumjit_l1x07W82G3D070jW71k07XWhu1mA020BG2BgAW860a802u0YWvUqAW0e1mGe00000003mFzWA0k0AW8bw-0g0jHY82mog2n14QE1sANS00A11pqpKWGK0m0k0emN82u3Kam7P2obtZ2spV-y7w0kupI7m2mQ83E35thu1w0mRc0sBevW2u0q2YGu00000002mFf0Em8Gzc0x6kBgRtVpdsrUW3i24FR0E0Q4F00000000y3-e3wdkiSEOzj_t1zaFaGG3DU8m_p_W3m604EAhpmwG4DkZd_owpCsBUPeG2H400000003mF_WG0u0H0uWH0P0H0w4H00000000y3-e4S24FR0H0G00?test-tag=448188523743233&amp;stat-id=6&amp;" TargetMode="External"/><Relationship Id="rId34" Type="http://schemas.openxmlformats.org/officeDocument/2006/relationships/hyperlink" Target="https://an.yandex.ru/count/M7j3oojhWPq501q2CRa2PLm00000EDYd7a02I09Wl0Xe172arUFW2O01z8Qm8uW1wzgskpAG0TpHlO4kc06QijBDAw01sj6zWIwe0OQoqiqhk06if-cC6S01HjW1diNz4-01re_Z4kW1cW7u0V2othu1Y086e0B4ZUmMkGBBBg8_NGHBIl02g9oAdmdu0eA0W820z6MW0mQe0mom0mIm106u1FW1w0JY0VW4rgybY0NMhoMG1SJtBQ05jhCBg0MOm0cm1PZ02RW5vjOBm0MmWIJ81V2J2T05fAC4u0LOy0K1c0R0_i5he0Oug0OuoGP6d6xJvP-tLz46HZ2aIkQVjrVP1W000B2M0000gGSfTumjit_l1x07W82G3D070jW71k07XWhu1mA020BG2BgAW870a802u0ZYXhOBW0e1mGe00000003mFzWA0k0AW8bw-0g0jHY82mog2n14QE1sANS00A11pqpKWGK0m0k0emN82u3Kam7P2obtZ2spV-y7w0lMhoNm2mQ83F2othu1w0mRc0sBevW2u0q2YGu00000001mFP0Em8Gzc0x6kBgRtVpdsrUW3g3tDh0E0Q4F00000000y3-e3wdkiSEOzj_t1zaFLD3Smh9ez3_W3m604Bg-zX2G4DkZd_owpCsBUPeG2H400000003mFyWG1FWG0u0H0uWH0P0H0w4H00000000y3-e4S24FR0H0G00?test-tag=448188523743233&amp;stat-id=6&amp;" TargetMode="External"/><Relationship Id="rId42" Type="http://schemas.openxmlformats.org/officeDocument/2006/relationships/hyperlink" Target="https://an.yandex.ru/count/M7j3oy965yu502y2CRa2PLm00000EDYd7a02I09Wl0Xe172Mj-MW1u01vU33ykhzx9XnY07kwegwEf01aApMepAO0U2rzOCqe068hDQZCgW1cBNrWpIu0Qp9-RKRm04-s06CvQuNu07gcviNw05o-07wfjw-0OW21g02sCUi5xa2oowYFrq4Iqhm0gYSYfy9-0A2W820WFHbW0EDWeIx3eW3ZzEJaG6O0w7A1g032AW33B031BW4_m7e19i2-0JBg1s81Ske7P05eumUe0Nk-0Ye1OQw1x05Xhe7k0MoqmV01QkQ4yW5WF44q0MfhGFW1Jxm1G6O1gxctBe2e0Oug0OuoGP6d6xJvP-tLz46HZ2aIkQVjrVP1W000B2M0000gGSfTumjit_l1x07W82G3D070k07XWhu1mA020BG2BgAW870a802u0ZiezOBW0e1mGe00000003mFzWA0k0AW8bw-0g0jHY82mog2n14QE1sANS00A11pqpKWGK0m0k0emN82u3Kam7P2obtZ2spV-y7w0lBg1tm2mQ83Fgcthu1w0mRc0sBevW2u0q2YGu00000000mF90Em8Gzc0x6kBgRtVpdsrUW3iRH0h0E0Q4F00000000y3-e3wdkiSEOzj_t1zaFnz6wUeiI-J_W3m604A7IhXEG4DkZd_owpCsBUPeG2H400000003mFyWG1FWG0u0H0uWH0P0H0w4H00000000y3-e4S24FR0H0G00?test-tag=448188523743233&amp;stat-id=6&amp;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s://an.yandex.ru/count/M7j3oxPWqLi502q2CRa2PLm00000EDYd7a02I09Wl0Xe1728mj_W1O01r-th1uW1dwZ1xZgG0UJTuAWoc06Yl8cxDA01rjtWg3Ae0V2xYRiqk06OxzB46y013DW1nD2p5-01hDkT5-W1MlW1eixUlW680WQW0jIHrGQv0iikeZzT14jAy0Aed8gV2VW2We20W83qPO03v_Nio0M80xNKslGBc0EdmGQe0mom0mIu1Fy1w0IJ0lW4vwWhY0Ndg2kG1UETGA05qPiDg0NPWGkm1Tc12xW5fAeGm0NhWJ381S2Q3D05hle4u0K-y0K1c0R0mk_q1A06EAW6ECa6Hfnkq-MVjrVH1aOmf4hcdxTNsGO0002mbW000Aa7ANUCBRD_xmUm1u20a0pG1mBW1uOA-0S2W0W2q0YwYe21m9200k08wiYg0u0A0S4A00000000y3_O2WBW2e29UlWAWBKOY0iCgWiGH6ZWTYbt002WGSzCr8450C0BWAC5o0k0r9C1sGifTumjit_l1-WBvwWhy0i6Y0oYpjw-0UWC6vWDYwEO0k0D0eaE00000000y3-G3i24FPWEnhYwcztyvzjNe0x0X3sm3W6X3m0000000F0_g0-fxh73cFRVzmVP3zsghhcDP_K_u0y1W13KZRyJa13Rev_ykipDYtcQ40aH00000000y3_840JG4AAChr_u40E04GE84G6G4GEX4G0000000F0_g170X3sm4G40?test-tag=448188523743233&amp;stat-id=6&amp;" TargetMode="External"/><Relationship Id="rId17" Type="http://schemas.openxmlformats.org/officeDocument/2006/relationships/image" Target="media/image3.jpeg"/><Relationship Id="rId25" Type="http://schemas.openxmlformats.org/officeDocument/2006/relationships/hyperlink" Target="https://an.yandex.ru/count/M7j3ovZPbzS501S2CRa2PLm00000EDYd7a02I09Wl0Xe172EpUc02801d_6Y_GM80Sotb_qfa07AuAki9PW1gkgmjoIW0OwwZgmbg07svh2t9BW1hD6RdHR00LRO0PwksH3W0RI4YGZe0Nxu0U35thu1Y086e0B0ojiLkGBBBg8_NGHBIl02g9oAdmdu0eA0W820z6MW0mIe0mom0mIu1Fy1w0Jx0lW4kCqXY0MupI6G1Q-u9Q05fw0Ag0NBnGYm1Sl52BW5iy89m0MhcXF81O3n1D05Zkm3u0LOy0K1c0RerhG7e0Oug0OuoGP6d6xJvP-tLz46HZ2aIkQVjrVP1W000B2M0000gGSfTumjit_l1x07W82G3D070jW71k07XWhu1mA020BG2BgAW860a802u0YWvUqAW0e1mGe00000003mFzWA0k0AW8bw-0g0jHY82mog2n14QE1sANS00A11pqpKWGK0m0k0emN82u3Kam7P2obtZ2spV-y7w0kupI7m2mQ83E35thu1w0mRc0sBevW2u0q2YGu00000002mFf0Em8Gzc0x6kBgRtVpdsrUW3i24FR0E0Q4F00000000y3-e3wdkiSEOzj_t1zaFaGG3DU8m_p_W3m604EAhpmwG4DkZd_owpCsBUPeG2H400000003mF_WG0u0H0uWH0P0H0w4H00000000y3-e4S24FR0H0G00?test-tag=448188523743233&amp;stat-id=6&amp;" TargetMode="External"/><Relationship Id="rId33" Type="http://schemas.openxmlformats.org/officeDocument/2006/relationships/hyperlink" Target="https://an.yandex.ru/count/M7j3op5kBc0501q2CRa2PLm00000EDYd7a02I09Wl0Xe172arUFW2O01z8Qm8uW1wzgskpAG0TpHlO4kc06QijBDAw01sj6zWIwe0OQoqiqhk06if-cC6S01GjW1diNz4-01re_Z4kW1cW7u0V2othu1Y086e0B4ZUmMkGBBBg8_NGHBIl02g9oAdmdu0eA0W820z6MW0mQe0mom0mIm106u1FW1w0JY0VW4rgybY0NMhoMG1SJtBQ05jhCBg0MOm0cm1PZ02RW5vjOBm0MmWIJ81V2J2T05fAC4u0LOy0K1c0R0_i5he0Oug0OuoGP6d6xJvP-tLz46HZ2aIkQVjrVP1W000B2M0000gGSfTumjit_l1x07W82G3D070jW71k07XWhu1mA020BG2BgAW870a802u0ZYXhOBW0e1mGe00000003mFzWA0k0AW8bw-0g0jHY82mog2n14QE1sANS00A11pqpKWGK0m0k0emN82u3Kam7P2obtZ2spV-y7w0lMhoNm2mQ83F2othu1w0mRc0sBevW2u0q2YGu00000001mFP0Em8Gzc0x6kBgRtVpdsrUW3g3tDh0E0Q4F00000000y3-e3wdkiSEOzj_t1zaFLD3Smh9ez3_W3m604Bg-zX2G4DkZd_owpCsBUPeG2H400000003mFyWG1FWG0u0H0uWH0P0H0w4H00000000y3-e4S24FR0H0G00?test-tag=448188523743233&amp;stat-id=6&amp;" TargetMode="External"/><Relationship Id="rId38" Type="http://schemas.openxmlformats.org/officeDocument/2006/relationships/hyperlink" Target="https://an.yandex.ru/count/M7j3on0f9qC502y2CRa2PLm00000EDYd7a02I09Wl0Xe172Mj-MW1u01vU33ykhzx9XnY07kwegwEf01aApMepAO0U2rzOCqe068hDQZCgW1cBNrWpIu0Qp9-RKRm042s06CvQuNu07gcviNw05o-07wfjw-0OW21g02sCUi5xa2oowYFrq4Iqhm0gYSYfy9-0A2W820WFHbW0EDWeIx3eW3ZzEJaG6O0w7A1g032AW33B031BW4_m7e19i2-0JBg1s81Ske7P05eumUe0Nk-0Ye1OQw1x05Xhe7k0MoqmV01QkQ4yW5WF44q0MfhGFW1Jxm1G6O1gxctBe2e0Oug0OuoGP6d6xJvP-tLz46HZ2aIkQVjrVP1W000B2M0000gGSfTumjit_l1x07W82G3D070k07XWhu1mA020BG2BgAW870a802u0ZiezOBW0e1mGe00000003mFzWA0k0AW8bw-0g0jHY82mog2n14QE1sANS00A11pqpKWGK0m0k0emN82u3Kam7P2obtZ2spV-y7w0lBg1tm2mQ83Fgcthu1w0mRc0sBevW2u0q2YGu00000000mF90Em8Gzc0x6kBgRtVpdsrUW3iRH0h0E0Q4F00000000y3-e3wdkiSEOzj_t1zaFnz6wUeiI-J_W3m604A7IhXEG4DkZd_owpCsBUPeG2H400000003mFyWG1FWG0u0H0uWH0P0H0w4H00000000y3-e4S24FR0H0G00?test-tag=448188523743233&amp;stat-id=6&amp;" TargetMode="External"/><Relationship Id="rId46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hyperlink" Target="https://an.yandex.ru/count/M7j3otlcHia501S2CRa2PLm00000EDYd7a02I09Wl0Xe172EpUc02801d_6Y_GM80Sotb_qfa07AuAki9PW1gkgmjoIW0OwwZgmbg07svh2t9BW1hD6RdHR00GBO0PwksH3W0RI4YGZe0Nxu0U35thu1Y086e0B0ojiLkGBBBg8_NGHBIl02g9oAdmdu0eA0W820z6MW0mIe0mom0mIu1Fy1w0Jx0lW4kCqXY0MupI6G1Q-u9Q05fw0Ag0NBnGYm1Sl52BW5iy89m0MhcXF81O3n1D05Zkm3u0LOy0K1c0RerhG7e0Oug0OuoGP6d6xJvP-tLz46HZ2aIkQVjrVP1W000B2M0000gGSfTumjit_l1x07W82G3D070jW71k07XWhu1mA020BG2BgAW860a802u0YWvUqAW0e1mGe00000003mFzWA0k0AW8bw-0g0jHY82mog2n14QE1sANS00A11pqpKWGK0m0k0emN82u3Kam7P2obtZ2spV-y7w0kupI7m2mQ83E35thu1w0mRc0sBevW2u0q2YGu00000002mFf0Em8Gzc0x6kBgRtVpdsrUW3i24FR0E0Q4F00000000y3-e3wdkiSEOzj_t1zaFaGG3DU8m_p_W3m604EAhpmwG4DkZd_owpCsBUPeG2H400000003mF_WG0u0H0uWH0P0H0w4H00000000y3-e4S24FR0H0G00?test-tag=448189597485057&amp;stat-id=6&amp;" TargetMode="External"/><Relationship Id="rId20" Type="http://schemas.openxmlformats.org/officeDocument/2006/relationships/hyperlink" Target="https://an.yandex.ru/count/M7j3otlcHia501S2CRa2PLm00000EDYd7a02I09Wl0Xe172EpUc02801d_6Y_GM80Sotb_qfa07AuAki9PW1gkgmjoIW0OwwZgmbg07svh2t9BW1hD6RdHR00GBO0PwksH3W0RI4YGZe0Nxu0U35thu1Y086e0B0ojiLkGBBBg8_NGHBIl02g9oAdmdu0eA0W820z6MW0mIe0mom0mIu1Fy1w0Jx0lW4kCqXY0MupI6G1Q-u9Q05fw0Ag0NBnGYm1Sl52BW5iy89m0MhcXF81O3n1D05Zkm3u0LOy0K1c0RerhG7e0Oug0OuoGP6d6xJvP-tLz46HZ2aIkQVjrVP1W000B2M0000gGSfTumjit_l1x07W82G3D070jW71k07XWhu1mA020BG2BgAW860a802u0YWvUqAW0e1mGe00000003mFzWA0k0AW8bw-0g0jHY82mog2n14QE1sANS00A11pqpKWGK0m0k0emN82u3Kam7P2obtZ2spV-y7w0kupI7m2mQ83E35thu1w0mRc0sBevW2u0q2YGu00000002mFf0Em8Gzc0x6kBgRtVpdsrUW3i24FR0E0Q4F00000000y3-e3wdkiSEOzj_t1zaFaGG3DU8m_p_W3m604EAhpmwG4DkZd_owpCsBUPeG2H400000003mF_WG0u0H0uWH0P0H0w4H00000000y3-e4S24FR0H0G00?test-tag=448188523743233&amp;stat-id=6&amp;" TargetMode="External"/><Relationship Id="rId29" Type="http://schemas.openxmlformats.org/officeDocument/2006/relationships/hyperlink" Target="https://an.yandex.ru/count/M7j3oqf5r_4501q2CRa2PLm00000EDYd7a02I09Wl0Xe172arUFW2O01z8Qm8uW1wzgskpAG0TpHlO4kc06QijBDAw01sj6zWIwe0OQoqiqhk06if-cC6S010jW1diNz4-01re_Z4kW1cW7u0V2othu1Y086e0B4ZUmMkGBBBg8_NGHBIl02g9oAdmdu0eA0W820z6MW0mQe0mom0mIm106u1FW1w0JY0VW4rgybY0NMhoMG1SJtBQ05jhCBg0MOm0cm1PZ02RW5vjOBm0MmWIJ81V2J2T05fAC4u0LOy0K1c0R0_i5he0Oug0OuoGP6d6xJvP-tLz46HZ2aIkQVjrVP1W000B2M0000gGSfTumjit_l1x07W82G3D070jW71k07XWhu1mA020BG2BgAW870a802u0ZYXhOBW0e1mGe00000003mFzWA0k0AW8bw-0g0jHY82mog2n14QE1sANS00A11pqpKWGK0m0k0emN82u3Kam7P2obtZ2spV-y7w0lMhoNm2mQ83F2othu1w0mRc0sBevW2u0q2YGu00000001mFP0Em8Gzc0x6kBgRtVpdsrUW3g3tDh0E0Q4F00000000y3-e3wdkiSEOzj_t1zaFLD3Smh9ez3_W3m604Bg-zX2G4DkZd_owpCsBUPeG2H400000003mFyWG1FWG0u0H0uWH0P0H0w4H00000000y3-e4S24FR0H0G00?test-tag=448188523743233&amp;stat-id=6&amp;" TargetMode="External"/><Relationship Id="rId41" Type="http://schemas.openxmlformats.org/officeDocument/2006/relationships/hyperlink" Target="https://an.yandex.ru/count/M7j3on0f9qC502y2CRa2PLm00000EDYd7a02I09Wl0Xe172Mj-MW1u01vU33ykhzx9XnY07kwegwEf01aApMepAO0U2rzOCqe068hDQZCgW1cBNrWpIu0Qp9-RKRm042s06CvQuNu07gcviNw05o-07wfjw-0OW21g02sCUi5xa2oowYFrq4Iqhm0gYSYfy9-0A2W820WFHbW0EDWeIx3eW3ZzEJaG6O0w7A1g032AW33B031BW4_m7e19i2-0JBg1s81Ske7P05eumUe0Nk-0Ye1OQw1x05Xhe7k0MoqmV01QkQ4yW5WF44q0MfhGFW1Jxm1G6O1gxctBe2e0Oug0OuoGP6d6xJvP-tLz46HZ2aIkQVjrVP1W000B2M0000gGSfTumjit_l1x07W82G3D070k07XWhu1mA020BG2BgAW870a802u0ZiezOBW0e1mGe00000003mFzWA0k0AW8bw-0g0jHY82mog2n14QE1sANS00A11pqpKWGK0m0k0emN82u3Kam7P2obtZ2spV-y7w0lBg1tm2mQ83Fgcthu1w0mRc0sBevW2u0q2YGu00000000mF90Em8Gzc0x6kBgRtVpdsrUW3iRH0h0E0Q4F00000000y3-e3wdkiSEOzj_t1zaFnz6wUeiI-J_W3m604A7IhXEG4DkZd_owpCsBUPeG2H400000003mFyWG1FWG0u0H0uWH0P0H0w4H00000000y3-e4S24FR0H0G00?test-tag=448188523743233&amp;stat-id=6&amp;" TargetMode="External"/><Relationship Id="rId1" Type="http://schemas.openxmlformats.org/officeDocument/2006/relationships/styles" Target="styles.xml"/><Relationship Id="rId6" Type="http://schemas.openxmlformats.org/officeDocument/2006/relationships/hyperlink" Target="https://an.yandex.ru/count/M7j3osM9pH8502q2CRa2PLm00000EDYd7a02I09Wl0Xe1728mj_W1O01r-th1uW1dwZ1xZgG0UJTuAWoc06Yl8cxDA01rjtWg3Ae0V2xYRiqk06OxzB46y010jW1nD2p5-01hDkT5-W1MlW1eixUlW680WQW0jIHrGQv0iikeZzT14jAy0Aed8gV2VW2We20W83qPO03v_Nio0M80xNKslGBc0EdmGQe0mom0mIu1Fy1w0IJ0lW4vwWhY0Ndg2kG1UETGA05qPiDg0NPWGkm1Tc12xW5fAeGm0NhWJ381S2Q3D05hle4u0K-y0K1c0R0mk_q1A06EAW6ECa6Hfnkq-MVjrVH1aOmf4hcdxTNsGO0002mbW000Aa7ANUCBRD_xmUm1u20a0pG1mBW1uOA-0S2W0W2q0YwYe21m9200k08wiYg0u0A0S4A00000000y3_O2WBW2e29UlWAWBKOY0iCgWiGH6ZWTYbt002WGSzCr8450C0BWAC5o0k0r9C1sGifTumjit_l1-WBvwWhy0i6Y0oYpjw-0UWC6vWDYwEO0k0D0eaE00000000y3-G3i24FPWEnhYwcztyvzjNe0x0X3sm3W6X3m0000000F0_g0-fxh73cFRVzmVP3zsghhcDP_K_u0y1W13KZRyJa13Rev_ykipDYtcQ40aH00000000y3_840JG4AAChr_u40E04GE84G6G4GEX4G0000000F0_g170X3sm4G40?test-tag=448189597485057&amp;stat-id=6&amp;" TargetMode="External"/><Relationship Id="rId11" Type="http://schemas.openxmlformats.org/officeDocument/2006/relationships/hyperlink" Target="https://an.yandex.ru/count/M7j3osM9pH8502q2CRa2PLm00000EDYd7a02I09Wl0Xe1728mj_W1O01r-th1uW1dwZ1xZgG0UJTuAWoc06Yl8cxDA01rjtWg3Ae0V2xYRiqk06OxzB46y010jW1nD2p5-01hDkT5-W1MlW1eixUlW680WQW0jIHrGQv0iikeZzT14jAy0Aed8gV2VW2We20W83qPO03v_Nio0M80xNKslGBc0EdmGQe0mom0mIu1Fy1w0IJ0lW4vwWhY0Ndg2kG1UETGA05qPiDg0NPWGkm1Tc12xW5fAeGm0NhWJ381S2Q3D05hle4u0K-y0K1c0R0mk_q1A06EAW6ECa6Hfnkq-MVjrVH1aOmf4hcdxTNsGO0002mbW000Aa7ANUCBRD_xmUm1u20a0pG1mBW1uOA-0S2W0W2q0YwYe21m9200k08wiYg0u0A0S4A00000000y3_O2WBW2e29UlWAWBKOY0iCgWiGH6ZWTYbt002WGSzCr8450C0BWAC5o0k0r9C1sGifTumjit_l1-WBvwWhy0i6Y0oYpjw-0UWC6vWDYwEO0k0D0eaE00000000y3-G3i24FPWEnhYwcztyvzjNe0x0X3sm3W6X3m0000000F0_g0-fxh73cFRVzmVP3zsghhcDP_K_u0y1W13KZRyJa13Rev_ykipDYtcQ40aH00000000y3_840JG4AAChr_u40E04GE84G6G4GEX4G0000000F0_g170X3sm4G40?test-tag=448188523743233&amp;stat-id=6&amp;" TargetMode="External"/><Relationship Id="rId24" Type="http://schemas.openxmlformats.org/officeDocument/2006/relationships/hyperlink" Target="https://an.yandex.ru/count/M7j3oyGzN5i501S2CRa2PLm00000EDYd7a02I09Wl0Xe172EpUc02801d_6Y_GM80Sotb_qfa07AuAki9PW1gkgmjoIW0OwwZgmbg07svh2t9BW1hD6RdHR00KRO0PwksH3W0RI4YGZe0Nxu0U35thu1Y086e0B0ojiLkGBBBg8_NGHBIl02g9oAdmdu0eA0W820z6MW0mIe0mom0mIu1Fy1w0Jx0lW4kCqXY0MupI6G1Q-u9Q05fw0Ag0NBnGYm1Sl52BW5iy89m0MhcXF81O3n1D05Zkm3u0LOy0K1c0RerhG7e0Oug0OuoGP6d6xJvP-tLz46HZ2aIkQVjrVP1W000B2M0000gGSfTumjit_l1x07W82G3D070jW71k07XWhu1mA020BG2BgAW860a802u0YWvUqAW0e1mGe00000003mFzWA0k0AW8bw-0g0jHY82mog2n14QE1sANS00A11pqpKWGK0m0k0emN82u3Kam7P2obtZ2spV-y7w0kupI7m2mQ83E35thu1w0mRc0sBevW2u0q2YGu00000002mFf0Em8Gzc0x6kBgRtVpdsrUW3i24FR0E0Q4F00000000y3-e3wdkiSEOzj_t1zaFaGG3DU8m_p_W3m604EAhpmwG4DkZd_owpCsBUPeG2H400000003mF_WG0u0H0uWH0P0H0w4H00000000y3-e4S24FR0H0G00?test-tag=448188523743233&amp;stat-id=6&amp;" TargetMode="External"/><Relationship Id="rId32" Type="http://schemas.openxmlformats.org/officeDocument/2006/relationships/hyperlink" Target="https://an.yandex.ru/count/M7j3oznmv-e501q2CRa2PLm00000EDYd7a02I09Wl0Xe172arUFW2O01z8Qm8uW1wzgskpAG0TpHlO4kc06QijBDAw01sj6zWIwe0OQoqiqhk06if-cC6S01FjW1diNz4-01re_Z4kW1cW7u0V2othu1Y086e0B4ZUmMkGBBBg8_NGHBIl02g9oAdmdu0eA0W820z6MW0mQe0mom0mIm106u1FW1w0JY0VW4rgybY0NMhoMG1SJtBQ05jhCBg0MOm0cm1PZ02RW5vjOBm0MmWIJ81V2J2T05fAC4u0LOy0K1c0R0_i5he0Oug0OuoGP6d6xJvP-tLz46HZ2aIkQVjrVP1W000B2M0000gGSfTumjit_l1x07W82G3D070jW71k07XWhu1mA020BG2BgAW870a802u0ZYXhOBW0e1mGe00000003mFzWA0k0AW8bw-0g0jHY82mog2n14QE1sANS00A11pqpKWGK0m0k0emN82u3Kam7P2obtZ2spV-y7w0lMhoNm2mQ83F2othu1w0mRc0sBevW2u0q2YGu00000001mFP0Em8Gzc0x6kBgRtVpdsrUW3g3tDh0E0Q4F00000000y3-e3wdkiSEOzj_t1zaFLD3Smh9ez3_W3m604Bg-zX2G4DkZd_owpCsBUPeG2H400000003mFyWG1FWG0u0H0uWH0P0H0w4H00000000y3-e4S24FR0H0G00?test-tag=448188523743233&amp;stat-id=6&amp;" TargetMode="External"/><Relationship Id="rId37" Type="http://schemas.openxmlformats.org/officeDocument/2006/relationships/image" Target="media/image5.jpeg"/><Relationship Id="rId40" Type="http://schemas.openxmlformats.org/officeDocument/2006/relationships/hyperlink" Target="https://an.yandex.ru/count/M7j3on0f9qC502y2CRa2PLm00000EDYd7a02I09Wl0Xe172Mj-MW1u01vU33ykhzx9XnY07kwegwEf01aApMepAO0U2rzOCqe068hDQZCgW1cBNrWpIu0Qp9-RKRm042s06CvQuNu07gcviNw05o-07wfjw-0OW21g02sCUi5xa2oowYFrq4Iqhm0gYSYfy9-0A2W820WFHbW0EDWeIx3eW3ZzEJaG6O0w7A1g032AW33B031BW4_m7e19i2-0JBg1s81Ske7P05eumUe0Nk-0Ye1OQw1x05Xhe7k0MoqmV01QkQ4yW5WF44q0MfhGFW1Jxm1G6O1gxctBe2e0Oug0OuoGP6d6xJvP-tLz46HZ2aIkQVjrVP1W000B2M0000gGSfTumjit_l1x07W82G3D070k07XWhu1mA020BG2BgAW870a802u0ZiezOBW0e1mGe00000003mFzWA0k0AW8bw-0g0jHY82mog2n14QE1sANS00A11pqpKWGK0m0k0emN82u3Kam7P2obtZ2spV-y7w0lBg1tm2mQ83Fgcthu1w0mRc0sBevW2u0q2YGu00000000mF90Em8Gzc0x6kBgRtVpdsrUW3iRH0h0E0Q4F00000000y3-e3wdkiSEOzj_t1zaFnz6wUeiI-J_W3m604A7IhXEG4DkZd_owpCsBUPeG2H400000003mFyWG1FWG0u0H0uWH0P0H0w4H00000000y3-e4S24FR0H0G00?test-tag=448188523743233&amp;stat-id=6&amp;" TargetMode="External"/><Relationship Id="rId45" Type="http://schemas.openxmlformats.org/officeDocument/2006/relationships/hyperlink" Target="https://an.yandex.ru/count/M7j3o-N7pma502y2CRa2PLm00000EDYd7a02I09Wl0Xe172Mj-MW1u01vU33ykhzx9XnY07kwegwEf01aApMepAO0U2rzOCqe068hDQZCgW1cBNrWpIu0Qp9-RKRm05Ms06CvQuNu07gcviNw05o-07wfjw-0OW21g02sCUi5xa2oowYFrq4Iqhm0gYSYfy9-0A2W820WFHbW0EDWeIx3eW3ZzEJaG6O0w7A1g032AW33B031BW4_m7e19i2-0JBg1s81Ske7P05eumUe0Nk-0Ye1OQw1x05Xhe7k0MoqmV01QkQ4yW5WF44q0MfhGFW1Jxm1G6O1gxctBe2e0Oug0OuoGP6d6xJvP-tLz46HZ2aIkQVjrVP1W000B2M0000gGSfTumjit_l1x07W82G3D070k07XWhu1mA020BG2BgAW870a802u0ZiezOBW0e1mGe00000003mFzWA0k0AW8bw-0g0jHY82mog2n14QE1sANS00A11pqpKWGK0m0k0emN82u3Kam7P2obtZ2spV-y7w0lBg1tm2mQ83Fgcthu1w0mRc0sBevW2u0q2YGu00000000mF90Em8Gzc0x6kBgRtVpdsrUW3iRH0h0E0Q4F00000000y3-e3wdkiSEOzj_t1zaFnz6wUeiI-J_W3m604A7IhXEG4DkZd_owpCsBUPeG2H400000003mFyWG1FWG0u0H0uWH0P0H0w4H00000000y3-e4S24FR0H0G00?test-tag=448188523743233&amp;stat-id=6&amp;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an.yandex.ru/count/M7j3onagyy4502q2CRa2PLm00000EDYd7a02I09Wl0Xe1728mj_W1O01r-th1uW1dwZ1xZgG0UJTuAWoc06Yl8cxDA01rjtWg3Ae0V2xYRiqk06OxzB46y017jW1nD2p5-01hDkT5-W1MlW1eixUlW680WQW0jIHrGQv0iikeZzT14jAy0Aed8gV2VW2We20W83qPO03v_Nio0M80xNKslGBc0EdmGQe0mom0mIu1Fy1w0IJ0lW4vwWhY0Ndg2kG1UETGA05qPiDg0NPWGkm1Tc12xW5fAeGm0NhWJ381S2Q3D05hle4u0K-y0K1c0R0mk_q1A06EAW6ECa6Hfnkq-MVjrVH1aOmf4hcdxTNsGO0002mbW000Aa7ANUCBRD_xmUm1u20a0pG1mBW1uOA-0S2W0W2q0YwYe21m9200k08wiYg0u0A0S4A00000000y3_O2WBW2e29UlWAWBKOY0iCgWiGH6ZWTYbt002WGSzCr8450C0BWAC5o0k0r9C1sGifTumjit_l1-WBvwWhy0i6Y0oYpjw-0UWC6vWDYwEO0k0D0eaE00000000y3-G3i24FPWEnhYwcztyvzjNe0x0X3sm3W6X3m0000000F0_g0-fxh73cFRVzmVP3zsghhcDP_K_u0y1W13KZRyJa13Rev_ykipDYtcQ40aH00000000y3_840JG4AAChr_u40E04GE84G6G4GEX4G0000000F0_g170X3sm4G40?test-tag=448188523743233&amp;stat-id=6&amp;" TargetMode="External"/><Relationship Id="rId23" Type="http://schemas.openxmlformats.org/officeDocument/2006/relationships/hyperlink" Target="https://an.yandex.ru/count/M7j3ozC4RhW501S2CRa2PLm00000EDYd7a02I09Wl0Xe172EpUc02801d_6Y_GM80Sotb_qfa07AuAki9PW1gkgmjoIW0OwwZgmbg07svh2t9BW1hD6RdHR00KBO0PwksH3W0RI4YGZe0Nxu0U35thu1Y086e0B0ojiLkGBBBg8_NGHBIl02g9oAdmdu0eA0W820z6MW0mIe0mom0mIu1Fy1w0Jx0lW4kCqXY0MupI6G1Q-u9Q05fw0Ag0NBnGYm1Sl52BW5iy89m0MhcXF81O3n1D05Zkm3u0LOy0K1c0RerhG7e0Oug0OuoGP6d6xJvP-tLz46HZ2aIkQVjrVP1W000B2M0000gGSfTumjit_l1x07W82G3D070jW71k07XWhu1mA020BG2BgAW860a802u0YWvUqAW0e1mGe00000003mFzWA0k0AW8bw-0g0jHY82mog2n14QE1sANS00A11pqpKWGK0m0k0emN82u3Kam7P2obtZ2spV-y7w0kupI7m2mQ83E35thu1w0mRc0sBevW2u0q2YGu00000002mFf0Em8Gzc0x6kBgRtVpdsrUW3i24FR0E0Q4F00000000y3-e3wdkiSEOzj_t1zaFaGG3DU8m_p_W3m604EAhpmwG4DkZd_owpCsBUPeG2H400000003mF_WG0u0H0uWH0P0H0w4H00000000y3-e4S24FR0H0G00?test-tag=448188523743233&amp;stat-id=6&amp;" TargetMode="External"/><Relationship Id="rId28" Type="http://schemas.openxmlformats.org/officeDocument/2006/relationships/hyperlink" Target="https://an.yandex.ru/count/M7j3oqf5r_4501q2CRa2PLm00000EDYd7a02I09Wl0Xe172arUFW2O01z8Qm8uW1wzgskpAG0TpHlO4kc06QijBDAw01sj6zWIwe0OQoqiqhk06if-cC6S010jW1diNz4-01re_Z4kW1cW7u0V2othu1Y086e0B4ZUmMkGBBBg8_NGHBIl02g9oAdmdu0eA0W820z6MW0mQe0mom0mIm106u1FW1w0JY0VW4rgybY0NMhoMG1SJtBQ05jhCBg0MOm0cm1PZ02RW5vjOBm0MmWIJ81V2J2T05fAC4u0LOy0K1c0R0_i5he0Oug0OuoGP6d6xJvP-tLz46HZ2aIkQVjrVP1W000B2M0000gGSfTumjit_l1x07W82G3D070jW71k07XWhu1mA020BG2BgAW870a802u0ZYXhOBW0e1mGe00000003mFzWA0k0AW8bw-0g0jHY82mog2n14QE1sANS00A11pqpKWGK0m0k0emN82u3Kam7P2obtZ2spV-y7w0lMhoNm2mQ83F2othu1w0mRc0sBevW2u0q2YGu00000001mFP0Em8Gzc0x6kBgRtVpdsrUW3g3tDh0E0Q4F00000000y3-e3wdkiSEOzj_t1zaFLD3Smh9ez3_W3m604Bg-zX2G4DkZd_owpCsBUPeG2H400000003mFyWG1FWG0u0H0uWH0P0H0w4H00000000y3-e4S24FR0H0G00?test-tag=448188523743233&amp;stat-id=6&amp;" TargetMode="External"/><Relationship Id="rId36" Type="http://schemas.openxmlformats.org/officeDocument/2006/relationships/hyperlink" Target="https://an.yandex.ru/count/M7j3on0f9qC502y2CRa2PLm00000EDYd7a02I09Wl0Xe172Mj-MW1u01vU33ykhzx9XnY07kwegwEf01aApMepAO0U2rzOCqe068hDQZCgW1cBNrWpIu0Qp9-RKRm042s06CvQuNu07gcviNw05o-07wfjw-0OW21g02sCUi5xa2oowYFrq4Iqhm0gYSYfy9-0A2W820WFHbW0EDWeIx3eW3ZzEJaG6O0w7A1g032AW33B031BW4_m7e19i2-0JBg1s81Ske7P05eumUe0Nk-0Ye1OQw1x05Xhe7k0MoqmV01QkQ4yW5WF44q0MfhGFW1Jxm1G6O1gxctBe2e0Oug0OuoGP6d6xJvP-tLz46HZ2aIkQVjrVP1W000B2M0000gGSfTumjit_l1x07W82G3D070k07XWhu1mA020BG2BgAW870a802u0ZiezOBW0e1mGe00000003mFzWA0k0AW8bw-0g0jHY82mog2n14QE1sANS00A11pqpKWGK0m0k0emN82u3Kam7P2obtZ2spV-y7w0lBg1tm2mQ83Fgcthu1w0mRc0sBevW2u0q2YGu00000000mF90Em8Gzc0x6kBgRtVpdsrUW3iRH0h0E0Q4F00000000y3-e3wdkiSEOzj_t1zaFnz6wUeiI-J_W3m604A7IhXEG4DkZd_owpCsBUPeG2H400000003mFyWG1FWG0u0H0uWH0P0H0w4H00000000y3-e4S24FR0H0G00?test-tag=448189597485057&amp;stat-id=6&amp;" TargetMode="External"/><Relationship Id="rId10" Type="http://schemas.openxmlformats.org/officeDocument/2006/relationships/hyperlink" Target="https://an.yandex.ru/count/M7j3osM9pH8502q2CRa2PLm00000EDYd7a02I09Wl0Xe1728mj_W1O01r-th1uW1dwZ1xZgG0UJTuAWoc06Yl8cxDA01rjtWg3Ae0V2xYRiqk06OxzB46y010jW1nD2p5-01hDkT5-W1MlW1eixUlW680WQW0jIHrGQv0iikeZzT14jAy0Aed8gV2VW2We20W83qPO03v_Nio0M80xNKslGBc0EdmGQe0mom0mIu1Fy1w0IJ0lW4vwWhY0Ndg2kG1UETGA05qPiDg0NPWGkm1Tc12xW5fAeGm0NhWJ381S2Q3D05hle4u0K-y0K1c0R0mk_q1A06EAW6ECa6Hfnkq-MVjrVH1aOmf4hcdxTNsGO0002mbW000Aa7ANUCBRD_xmUm1u20a0pG1mBW1uOA-0S2W0W2q0YwYe21m9200k08wiYg0u0A0S4A00000000y3_O2WBW2e29UlWAWBKOY0iCgWiGH6ZWTYbt002WGSzCr8450C0BWAC5o0k0r9C1sGifTumjit_l1-WBvwWhy0i6Y0oYpjw-0UWC6vWDYwEO0k0D0eaE00000000y3-G3i24FPWEnhYwcztyvzjNe0x0X3sm3W6X3m0000000F0_g0-fxh73cFRVzmVP3zsghhcDP_K_u0y1W13KZRyJa13Rev_ykipDYtcQ40aH00000000y3_840JG4AAChr_u40E04GE84G6G4GEX4G0000000F0_g170X3sm4G40?test-tag=448188523743233&amp;stat-id=6&amp;" TargetMode="External"/><Relationship Id="rId19" Type="http://schemas.openxmlformats.org/officeDocument/2006/relationships/hyperlink" Target="https://an.yandex.ru/count/M7j3otlcHia501S2CRa2PLm00000EDYd7a02I09Wl0Xe172EpUc02801d_6Y_GM80Sotb_qfa07AuAki9PW1gkgmjoIW0OwwZgmbg07svh2t9BW1hD6RdHR00GBO0PwksH3W0RI4YGZe0Nxu0U35thu1Y086e0B0ojiLkGBBBg8_NGHBIl02g9oAdmdu0eA0W820z6MW0mIe0mom0mIu1Fy1w0Jx0lW4kCqXY0MupI6G1Q-u9Q05fw0Ag0NBnGYm1Sl52BW5iy89m0MhcXF81O3n1D05Zkm3u0LOy0K1c0RerhG7e0Oug0OuoGP6d6xJvP-tLz46HZ2aIkQVjrVP1W000B2M0000gGSfTumjit_l1x07W82G3D070jW71k07XWhu1mA020BG2BgAW860a802u0YWvUqAW0e1mGe00000003mFzWA0k0AW8bw-0g0jHY82mog2n14QE1sANS00A11pqpKWGK0m0k0emN82u3Kam7P2obtZ2spV-y7w0kupI7m2mQ83E35thu1w0mRc0sBevW2u0q2YGu00000002mFf0Em8Gzc0x6kBgRtVpdsrUW3i24FR0E0Q4F00000000y3-e3wdkiSEOzj_t1zaFaGG3DU8m_p_W3m604EAhpmwG4DkZd_owpCsBUPeG2H400000003mF_WG0u0H0uWH0P0H0w4H00000000y3-e4S24FR0H0G00?test-tag=448188523743233&amp;stat-id=6&amp;" TargetMode="External"/><Relationship Id="rId31" Type="http://schemas.openxmlformats.org/officeDocument/2006/relationships/hyperlink" Target="https://an.yandex.ru/count/M7j3oqf5r_4501q2CRa2PLm00000EDYd7a02I09Wl0Xe172arUFW2O01z8Qm8uW1wzgskpAG0TpHlO4kc06QijBDAw01sj6zWIwe0OQoqiqhk06if-cC6S010jW1diNz4-01re_Z4kW1cW7u0V2othu1Y086e0B4ZUmMkGBBBg8_NGHBIl02g9oAdmdu0eA0W820z6MW0mQe0mom0mIm106u1FW1w0JY0VW4rgybY0NMhoMG1SJtBQ05jhCBg0MOm0cm1PZ02RW5vjOBm0MmWIJ81V2J2T05fAC4u0LOy0K1c0R0_i5he0Oug0OuoGP6d6xJvP-tLz46HZ2aIkQVjrVP1W000B2M0000gGSfTumjit_l1x07W82G3D070jW71k07XWhu1mA020BG2BgAW870a802u0ZYXhOBW0e1mGe00000003mFzWA0k0AW8bw-0g0jHY82mog2n14QE1sANS00A11pqpKWGK0m0k0emN82u3Kam7P2obtZ2spV-y7w0lMhoNm2mQ83F2othu1w0mRc0sBevW2u0q2YGu00000001mFP0Em8Gzc0x6kBgRtVpdsrUW3g3tDh0E0Q4F00000000y3-e3wdkiSEOzj_t1zaFLD3Smh9ez3_W3m604Bg-zX2G4DkZd_owpCsBUPeG2H400000003mFyWG1FWG0u0H0uWH0P0H0w4H00000000y3-e4S24FR0H0G00?test-tag=448188523743233&amp;stat-id=6&amp;" TargetMode="External"/><Relationship Id="rId44" Type="http://schemas.openxmlformats.org/officeDocument/2006/relationships/hyperlink" Target="https://an.yandex.ru/count/M7j3oxtfS9K502y2CRa2PLm00000EDYd7a02I09Wl0Xe172Mj-MW1u01vU33ykhzx9XnY07kwegwEf01aApMepAO0U2rzOCqe068hDQZCgW1cBNrWpIu0Qp9-RKRm056s06CvQuNu07gcviNw05o-07wfjw-0OW21g02sCUi5xa2oowYFrq4Iqhm0gYSYfy9-0A2W820WFHbW0EDWeIx3eW3ZzEJaG6O0w7A1g032AW33B031BW4_m7e19i2-0JBg1s81Ske7P05eumUe0Nk-0Ye1OQw1x05Xhe7k0MoqmV01QkQ4yW5WF44q0MfhGFW1Jxm1G6O1gxctBe2e0Oug0OuoGP6d6xJvP-tLz46HZ2aIkQVjrVP1W000B2M0000gGSfTumjit_l1x07W82G3D070k07XWhu1mA020BG2BgAW870a802u0ZiezOBW0e1mGe00000003mFzWA0k0AW8bw-0g0jHY82mog2n14QE1sANS00A11pqpKWGK0m0k0emN82u3Kam7P2obtZ2spV-y7w0lBg1tm2mQ83Fgcthu1w0mRc0sBevW2u0q2YGu00000000mF90Em8Gzc0x6kBgRtVpdsrUW3iRH0h0E0Q4F00000000y3-e3wdkiSEOzj_t1zaFnz6wUeiI-J_W3m604A7IhXEG4DkZd_owpCsBUPeG2H400000003mFyWG1FWG0u0H0uWH0P0H0w4H00000000y3-e4S24FR0H0G00?test-tag=448188523743233&amp;stat-id=6&amp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n.yandex.ru/count/M7j3osM9pH8502q2CRa2PLm00000EDYd7a02I09Wl0Xe1728mj_W1O01r-th1uW1dwZ1xZgG0UJTuAWoc06Yl8cxDA01rjtWg3Ae0V2xYRiqk06OxzB46y010jW1nD2p5-01hDkT5-W1MlW1eixUlW680WQW0jIHrGQv0iikeZzT14jAy0Aed8gV2VW2We20W83qPO03v_Nio0M80xNKslGBc0EdmGQe0mom0mIu1Fy1w0IJ0lW4vwWhY0Ndg2kG1UETGA05qPiDg0NPWGkm1Tc12xW5fAeGm0NhWJ381S2Q3D05hle4u0K-y0K1c0R0mk_q1A06EAW6ECa6Hfnkq-MVjrVH1aOmf4hcdxTNsGO0002mbW000Aa7ANUCBRD_xmUm1u20a0pG1mBW1uOA-0S2W0W2q0YwYe21m9200k08wiYg0u0A0S4A00000000y3_O2WBW2e29UlWAWBKOY0iCgWiGH6ZWTYbt002WGSzCr8450C0BWAC5o0k0r9C1sGifTumjit_l1-WBvwWhy0i6Y0oYpjw-0UWC6vWDYwEO0k0D0eaE00000000y3-G3i24FPWEnhYwcztyvzjNe0x0X3sm3W6X3m0000000F0_g0-fxh73cFRVzmVP3zsghhcDP_K_u0y1W13KZRyJa13Rev_ykipDYtcQ40aH00000000y3_840JG4AAChr_u40E04GE84G6G4GEX4G0000000F0_g170X3sm4G40?test-tag=448188523743233&amp;stat-id=6&amp;" TargetMode="External"/><Relationship Id="rId14" Type="http://schemas.openxmlformats.org/officeDocument/2006/relationships/hyperlink" Target="https://an.yandex.ru/count/M7j3ozWZK1K502q2CRa2PLm00000EDYd7a02I09Wl0Xe1728mj_W1O01r-th1uW1dwZ1xZgG0UJTuAWoc06Yl8cxDA01rjtWg3Ae0V2xYRiqk06OxzB46y015DW1nD2p5-01hDkT5-W1MlW1eixUlW680WQW0jIHrGQv0iikeZzT14jAy0Aed8gV2VW2We20W83qPO03v_Nio0M80xNKslGBc0EdmGQe0mom0mIu1Fy1w0IJ0lW4vwWhY0Ndg2kG1UETGA05qPiDg0NPWGkm1Tc12xW5fAeGm0NhWJ381S2Q3D05hle4u0K-y0K1c0R0mk_q1A06EAW6ECa6Hfnkq-MVjrVH1aOmf4hcdxTNsGO0002mbW000Aa7ANUCBRD_xmUm1u20a0pG1mBW1uOA-0S2W0W2q0YwYe21m9200k08wiYg0u0A0S4A00000000y3_O2WBW2e29UlWAWBKOY0iCgWiGH6ZWTYbt002WGSzCr8450C0BWAC5o0k0r9C1sGifTumjit_l1-WBvwWhy0i6Y0oYpjw-0UWC6vWDYwEO0k0D0eaE00000000y3-G3i24FPWEnhYwcztyvzjNe0x0X3sm3W6X3m0000000F0_g0-fxh73cFRVzmVP3zsghhcDP_K_u0y1W13KZRyJa13Rev_ykipDYtcQ40aH00000000y3_840JG4AAChr_u40E04GE84G6G4GEX4G0000000F0_g170X3sm4G40?test-tag=448188523743233&amp;stat-id=6&amp;" TargetMode="External"/><Relationship Id="rId22" Type="http://schemas.openxmlformats.org/officeDocument/2006/relationships/hyperlink" Target="https://an.yandex.ru/count/M7j3owU0JNW501S2CRa2PLm00000EDYd7a02I09Wl0Xe172EpUc02801d_6Y_GM80Sotb_qfa07AuAki9PW1gkgmjoIW0OwwZgmbg07svh2t9BW1hD6RdHR00JxO0PwksH3W0RI4YGZe0Nxu0U35thu1Y086e0B0ojiLkGBBBg8_NGHBIl02g9oAdmdu0eA0W820z6MW0mIe0mom0mIu1Fy1w0Jx0lW4kCqXY0MupI6G1Q-u9Q05fw0Ag0NBnGYm1Sl52BW5iy89m0MhcXF81O3n1D05Zkm3u0LOy0K1c0RerhG7e0Oug0OuoGP6d6xJvP-tLz46HZ2aIkQVjrVP1W000B2M0000gGSfTumjit_l1x07W82G3D070jW71k07XWhu1mA020BG2BgAW860a802u0YWvUqAW0e1mGe00000003mFzWA0k0AW8bw-0g0jHY82mog2n14QE1sANS00A11pqpKWGK0m0k0emN82u3Kam7P2obtZ2spV-y7w0kupI7m2mQ83E35thu1w0mRc0sBevW2u0q2YGu00000002mFf0Em8Gzc0x6kBgRtVpdsrUW3i24FR0E0Q4F00000000y3-e3wdkiSEOzj_t1zaFaGG3DU8m_p_W3m604EAhpmwG4DkZd_owpCsBUPeG2H400000003mF_WG0u0H0uWH0P0H0w4H00000000y3-e4S24FR0H0G00?test-tag=448188523743233&amp;stat-id=6&amp;" TargetMode="External"/><Relationship Id="rId27" Type="http://schemas.openxmlformats.org/officeDocument/2006/relationships/image" Target="media/image4.jpeg"/><Relationship Id="rId30" Type="http://schemas.openxmlformats.org/officeDocument/2006/relationships/hyperlink" Target="https://an.yandex.ru/count/M7j3oqf5r_4501q2CRa2PLm00000EDYd7a02I09Wl0Xe172arUFW2O01z8Qm8uW1wzgskpAG0TpHlO4kc06QijBDAw01sj6zWIwe0OQoqiqhk06if-cC6S010jW1diNz4-01re_Z4kW1cW7u0V2othu1Y086e0B4ZUmMkGBBBg8_NGHBIl02g9oAdmdu0eA0W820z6MW0mQe0mom0mIm106u1FW1w0JY0VW4rgybY0NMhoMG1SJtBQ05jhCBg0MOm0cm1PZ02RW5vjOBm0MmWIJ81V2J2T05fAC4u0LOy0K1c0R0_i5he0Oug0OuoGP6d6xJvP-tLz46HZ2aIkQVjrVP1W000B2M0000gGSfTumjit_l1x07W82G3D070jW71k07XWhu1mA020BG2BgAW870a802u0ZYXhOBW0e1mGe00000003mFzWA0k0AW8bw-0g0jHY82mog2n14QE1sANS00A11pqpKWGK0m0k0emN82u3Kam7P2obtZ2spV-y7w0lMhoNm2mQ83F2othu1w0mRc0sBevW2u0q2YGu00000001mFP0Em8Gzc0x6kBgRtVpdsrUW3g3tDh0E0Q4F00000000y3-e3wdkiSEOzj_t1zaFLD3Smh9ez3_W3m604Bg-zX2G4DkZd_owpCsBUPeG2H400000003mFyWG1FWG0u0H0uWH0P0H0w4H00000000y3-e4S24FR0H0G00?test-tag=448188523743233&amp;stat-id=6&amp;" TargetMode="External"/><Relationship Id="rId35" Type="http://schemas.openxmlformats.org/officeDocument/2006/relationships/hyperlink" Target="https://an.yandex.ru/count/M7j3oqDzFca501q2CRa2PLm00000EDYd7a02I09Wl0Xe172arUFW2O01z8Qm8uW1wzgskpAG0TpHlO4kc06QijBDAw01sj6zWIwe0OQoqiqhk06if-cC6S01LjW1diNz4-01re_Z4kW1cW7u0V2othu1Y086e0B4ZUmMkGBBBg8_NGHBIl02g9oAdmdu0eA0W820z6MW0mQe0mom0mIm106u1FW1w0JY0VW4rgybY0NMhoMG1SJtBQ05jhCBg0MOm0cm1PZ02RW5vjOBm0MmWIJ81V2J2T05fAC4u0LOy0K1c0R0_i5he0Oug0OuoGP6d6xJvP-tLz46HZ2aIkQVjrVP1W000B2M0000gGSfTumjit_l1x07W82G3D070jW71k07XWhu1mA020BG2BgAW870a802u0ZYXhOBW0e1mGe00000003mFzWA0k0AW8bw-0g0jHY82mog2n14QE1sANS00A11pqpKWGK0m0k0emN82u3Kam7P2obtZ2spV-y7w0lMhoNm2mQ83F2othu1w0mRc0sBevW2u0q2YGu00000001mFP0Em8Gzc0x6kBgRtVpdsrUW3g3tDh0E0Q4F00000000y3-e3wdkiSEOzj_t1zaFLD3Smh9ez3_W3m604Bg-zX2G4DkZd_owpCsBUPeG2H400000003mFyWG1FWG0u0H0uWH0P0H0w4H00000000y3-e4S24FR0H0G00?test-tag=448188523743233&amp;stat-id=6&amp;" TargetMode="External"/><Relationship Id="rId43" Type="http://schemas.openxmlformats.org/officeDocument/2006/relationships/hyperlink" Target="https://an.yandex.ru/count/M7j3owlYtt8502y2CRa2PLm00000EDYd7a02I09Wl0Xe172Mj-MW1u01vU33ykhzx9XnY07kwegwEf01aApMepAO0U2rzOCqe068hDQZCgW1cBNrWpIu0Qp9-RKRm052s06CvQuNu07gcviNw05o-07wfjw-0OW21g02sCUi5xa2oowYFrq4Iqhm0gYSYfy9-0A2W820WFHbW0EDWeIx3eW3ZzEJaG6O0w7A1g032AW33B031BW4_m7e19i2-0JBg1s81Ske7P05eumUe0Nk-0Ye1OQw1x05Xhe7k0MoqmV01QkQ4yW5WF44q0MfhGFW1Jxm1G6O1gxctBe2e0Oug0OuoGP6d6xJvP-tLz46HZ2aIkQVjrVP1W000B2M0000gGSfTumjit_l1x07W82G3D070k07XWhu1mA020BG2BgAW870a802u0ZiezOBW0e1mGe00000003mFzWA0k0AW8bw-0g0jHY82mog2n14QE1sANS00A11pqpKWGK0m0k0emN82u3Kam7P2obtZ2spV-y7w0lBg1tm2mQ83Fgcthu1w0mRc0sBevW2u0q2YGu00000000mF90Em8Gzc0x6kBgRtVpdsrUW3iRH0h0E0Q4F00000000y3-e3wdkiSEOzj_t1zaFnz6wUeiI-J_W3m604A7IhXEG4DkZd_owpCsBUPeG2H400000003mFyWG1FWG0u0H0uWH0P0H0w4H00000000y3-e4S24FR0H0G00?test-tag=448188523743233&amp;stat-id=6&amp;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4775</Words>
  <Characters>27220</Characters>
  <Application>Microsoft Office Word</Application>
  <DocSecurity>0</DocSecurity>
  <Lines>226</Lines>
  <Paragraphs>63</Paragraphs>
  <ScaleCrop>false</ScaleCrop>
  <Company/>
  <LinksUpToDate>false</LinksUpToDate>
  <CharactersWithSpaces>31932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2019-02-14T05:55:00Z</dcterms:created>
  <dcterms:modified xsi:type="dcterms:W3CDTF">2019-02-14T05:55:00Z</dcterms:modified>
</cp:coreProperties>
</file>